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EF698E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8600A">
        <w:rPr>
          <w:b/>
          <w:color w:val="FF5200" w:themeColor="accent2"/>
          <w:sz w:val="36"/>
          <w:szCs w:val="36"/>
        </w:rPr>
        <w:t>názvem „</w:t>
      </w:r>
      <w:r w:rsidR="00F8600A" w:rsidRPr="00F8600A">
        <w:rPr>
          <w:b/>
          <w:color w:val="FF5200" w:themeColor="accent2"/>
          <w:sz w:val="36"/>
          <w:szCs w:val="36"/>
        </w:rPr>
        <w:t xml:space="preserve">Směrodatné rychlostní profily na vybraných tratích ve správě Oblastního ředitelství </w:t>
      </w:r>
      <w:r w:rsidR="00AA277B">
        <w:rPr>
          <w:b/>
          <w:color w:val="FF5200" w:themeColor="accent2"/>
          <w:sz w:val="36"/>
          <w:szCs w:val="36"/>
        </w:rPr>
        <w:t>Ústí n. Labem, Praha a Ostrava</w:t>
      </w:r>
      <w:r w:rsidR="0031280B" w:rsidRPr="00F8600A">
        <w:rPr>
          <w:b/>
          <w:color w:val="FF5200" w:themeColor="accent2"/>
          <w:sz w:val="36"/>
          <w:szCs w:val="36"/>
        </w:rPr>
        <w:t>“</w:t>
      </w:r>
      <w:r w:rsidR="000128D4" w:rsidRPr="00F8600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860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8600A" w:rsidRPr="00F860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318</w:t>
      </w:r>
      <w:r w:rsidR="00AA277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</w:t>
      </w:r>
      <w:r w:rsidR="00F8600A" w:rsidRPr="00F860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9DD00C4" w14:textId="581020E4" w:rsidR="00DB1EC7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2829569" w:history="1">
            <w:r w:rsidR="00DB1EC7" w:rsidRPr="009F42E8">
              <w:rPr>
                <w:rStyle w:val="Hypertextovodkaz"/>
                <w:noProof/>
              </w:rPr>
              <w:t>Kapitola 1.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Základní údaje k nabídce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_Toc112829569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2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0E734C14" w14:textId="3DD636CB" w:rsidR="00DB1EC7" w:rsidRDefault="00AA27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0" w:history="1">
            <w:r w:rsidR="00DB1EC7" w:rsidRPr="009F42E8">
              <w:rPr>
                <w:rStyle w:val="Hypertextovodkaz"/>
                <w:noProof/>
              </w:rPr>
              <w:t>Kapitola 2.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o splnění základní způsobilosti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_Toc112829570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3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783A4BD1" w14:textId="7CBD0014" w:rsidR="00DB1EC7" w:rsidRDefault="00AA27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1" w:history="1">
            <w:r w:rsidR="00DB1EC7" w:rsidRPr="009F42E8">
              <w:rPr>
                <w:rStyle w:val="Hypertextovodkaz"/>
                <w:noProof/>
              </w:rPr>
              <w:t>Kapitola 3.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účastníka o střetu zájmů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_Toc112829571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4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6F7B85BD" w14:textId="29663FBB" w:rsidR="00DB1EC7" w:rsidRDefault="00AA27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2" w:history="1">
            <w:r w:rsidR="00DB1EC7" w:rsidRPr="009F42E8">
              <w:rPr>
                <w:rStyle w:val="Hypertextovodkaz"/>
                <w:noProof/>
              </w:rPr>
              <w:t>Kapitola 4.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účastníka k neuzavření zakázaných dohod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_Toc112829572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5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70C68464" w14:textId="5A54BACB" w:rsidR="00DB1EC7" w:rsidRDefault="00AA27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3" w:history="1">
            <w:r w:rsidR="00DB1EC7" w:rsidRPr="009F42E8">
              <w:rPr>
                <w:rStyle w:val="Hypertextovodkaz"/>
                <w:noProof/>
              </w:rPr>
              <w:t>Kapitola 5.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o splnění technické kvalifikace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_Toc112829573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6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0AD1DD5A" w14:textId="7E0F9239" w:rsidR="00DB1EC7" w:rsidRDefault="00AA27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4" w:history="1">
            <w:r w:rsidR="00DB1EC7" w:rsidRPr="009F42E8">
              <w:rPr>
                <w:rStyle w:val="Hypertextovodkaz"/>
                <w:noProof/>
              </w:rPr>
              <w:t>Kapitola 6.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Seznam osob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_Toc112829574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7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30258443" w14:textId="18B1B71E" w:rsidR="00DB1EC7" w:rsidRDefault="00AA277B" w:rsidP="005B4873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5" w:history="1">
            <w:r w:rsidR="00DB1EC7" w:rsidRPr="009F42E8">
              <w:rPr>
                <w:rStyle w:val="Hypertextovodkaz"/>
                <w:rFonts w:eastAsia="Times New Roman"/>
                <w:noProof/>
              </w:rPr>
              <w:t>Kapitola 7.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</w:t>
            </w:r>
            <w:r w:rsidR="00DB1EC7" w:rsidRPr="009F42E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_Toc112829575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8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218BAFDF" w14:textId="38957CA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282956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EE4F07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8600A">
        <w:t xml:space="preserve">jako </w:t>
      </w:r>
      <w:r w:rsidR="000128D4" w:rsidRPr="00F8600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D90367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A277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A277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282957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28295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1F34C7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282957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4B23FAEF" w:rsidR="00E85D44" w:rsidRDefault="00E85D44" w:rsidP="00DB1EC7">
      <w:pPr>
        <w:pStyle w:val="Nadpis2"/>
        <w:numPr>
          <w:ilvl w:val="0"/>
          <w:numId w:val="34"/>
        </w:numPr>
        <w:spacing w:after="360"/>
      </w:pPr>
      <w:bookmarkStart w:id="4" w:name="_Toc112829573"/>
      <w:r w:rsidRPr="00E85D44">
        <w:lastRenderedPageBreak/>
        <w:t>Čestné prohlášení o splnění technické kvalifikace</w:t>
      </w:r>
      <w:bookmarkEnd w:id="4"/>
    </w:p>
    <w:p w14:paraId="71002640" w14:textId="5F5598BF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DD7894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DD7894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DD7894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874C54">
        <w:rPr>
          <w:rFonts w:eastAsia="Times New Roman" w:cs="Times New Roman"/>
          <w:lang w:eastAsia="cs-CZ"/>
        </w:rPr>
        <w:t>2</w:t>
      </w:r>
      <w:r w:rsidR="00E85D44" w:rsidRPr="001F34C7">
        <w:rPr>
          <w:rFonts w:eastAsia="Times New Roman" w:cs="Times New Roman"/>
          <w:lang w:eastAsia="cs-CZ"/>
        </w:rPr>
        <w:t xml:space="preserve"> významn</w:t>
      </w:r>
      <w:r w:rsidR="001F34C7" w:rsidRPr="001F34C7">
        <w:rPr>
          <w:rFonts w:eastAsia="Times New Roman" w:cs="Times New Roman"/>
          <w:lang w:eastAsia="cs-CZ"/>
        </w:rPr>
        <w:t>é</w:t>
      </w:r>
      <w:r w:rsidR="00E85D44" w:rsidRPr="001F34C7">
        <w:rPr>
          <w:rFonts w:eastAsia="Times New Roman" w:cs="Times New Roman"/>
          <w:lang w:eastAsia="cs-CZ"/>
        </w:rPr>
        <w:t xml:space="preserve"> služ</w:t>
      </w:r>
      <w:r w:rsidR="001F34C7" w:rsidRPr="001F34C7">
        <w:rPr>
          <w:rFonts w:eastAsia="Times New Roman" w:cs="Times New Roman"/>
          <w:lang w:eastAsia="cs-CZ"/>
        </w:rPr>
        <w:t xml:space="preserve">by </w:t>
      </w:r>
      <w:r w:rsidR="00E85D44" w:rsidRPr="001F34C7">
        <w:rPr>
          <w:rFonts w:eastAsia="Times New Roman" w:cs="Times New Roman"/>
          <w:lang w:eastAsia="cs-CZ"/>
        </w:rPr>
        <w:t>definovan</w:t>
      </w:r>
      <w:r w:rsidR="001F34C7" w:rsidRPr="001F34C7">
        <w:rPr>
          <w:rFonts w:eastAsia="Times New Roman" w:cs="Times New Roman"/>
          <w:lang w:eastAsia="cs-CZ"/>
        </w:rPr>
        <w:t>é</w:t>
      </w:r>
      <w:r w:rsidR="00E85D44" w:rsidRPr="001F34C7">
        <w:rPr>
          <w:rFonts w:eastAsia="Times New Roman" w:cs="Times New Roman"/>
          <w:lang w:eastAsia="cs-CZ"/>
        </w:rPr>
        <w:t xml:space="preserve"> v čl. </w:t>
      </w:r>
      <w:r w:rsidR="001F34C7" w:rsidRPr="001F34C7">
        <w:rPr>
          <w:rFonts w:eastAsia="Times New Roman" w:cs="Times New Roman"/>
          <w:lang w:eastAsia="cs-CZ"/>
        </w:rPr>
        <w:t xml:space="preserve">7.5.1 </w:t>
      </w:r>
      <w:r w:rsidR="00B87D91" w:rsidRPr="001F34C7">
        <w:rPr>
          <w:rFonts w:eastAsia="Times New Roman" w:cs="Times New Roman"/>
          <w:lang w:eastAsia="cs-CZ"/>
        </w:rPr>
        <w:t>V</w:t>
      </w:r>
      <w:r w:rsidR="00E85D44" w:rsidRPr="001F34C7">
        <w:rPr>
          <w:rFonts w:eastAsia="Times New Roman" w:cs="Times New Roman"/>
          <w:lang w:eastAsia="cs-CZ"/>
        </w:rPr>
        <w:t>ýzvy k podání nabídky v</w:t>
      </w:r>
      <w:r w:rsidR="001F34C7" w:rsidRPr="001F34C7">
        <w:rPr>
          <w:rFonts w:eastAsia="Times New Roman" w:cs="Times New Roman"/>
          <w:lang w:eastAsia="cs-CZ"/>
        </w:rPr>
        <w:t xml:space="preserve"> minimálním finančním objemu </w:t>
      </w:r>
      <w:r w:rsidR="00874C54">
        <w:rPr>
          <w:rFonts w:eastAsia="Times New Roman" w:cs="Times New Roman"/>
          <w:lang w:eastAsia="cs-CZ"/>
        </w:rPr>
        <w:t>15</w:t>
      </w:r>
      <w:r w:rsidR="001F34C7" w:rsidRPr="001F34C7">
        <w:rPr>
          <w:rFonts w:eastAsia="Times New Roman" w:cs="Times New Roman"/>
          <w:lang w:eastAsia="cs-CZ"/>
        </w:rPr>
        <w:t xml:space="preserve">0.000,- Kč </w:t>
      </w:r>
      <w:r w:rsidR="00E85D44" w:rsidRPr="001F34C7">
        <w:rPr>
          <w:rFonts w:eastAsia="Times New Roman" w:cs="Times New Roman"/>
          <w:lang w:eastAsia="cs-CZ"/>
        </w:rPr>
        <w:t>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396648E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AA277B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D47A3" w14:paraId="3F8DF99F" w14:textId="77777777" w:rsidTr="00AA277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6D0601" w14:textId="77777777" w:rsidR="003D47A3" w:rsidRDefault="003D4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8C133A" w14:textId="77777777" w:rsidR="003D47A3" w:rsidRDefault="003D4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CA811F" w14:textId="77777777" w:rsidR="003D47A3" w:rsidRDefault="003D4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C84F11" w14:textId="77777777" w:rsidR="003D47A3" w:rsidRDefault="003D4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12829574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F1CE361" w14:textId="32158869" w:rsidR="0029302C" w:rsidRPr="00614988" w:rsidRDefault="0029302C" w:rsidP="0029302C">
      <w:pPr>
        <w:spacing w:after="0" w:line="240" w:lineRule="auto"/>
        <w:rPr>
          <w:ins w:id="7" w:author="Sýkorová Elen" w:date="2022-05-27T07:26:00Z"/>
          <w:rFonts w:eastAsia="Times New Roman" w:cs="Times New Roman"/>
          <w:lang w:eastAsia="cs-CZ"/>
        </w:rPr>
      </w:pPr>
      <w:ins w:id="8" w:author="Sýkorová Elen" w:date="2022-05-27T07:26:00Z">
        <w:r w:rsidRPr="00614988">
          <w:rPr>
            <w:rFonts w:eastAsia="Times New Roman" w:cs="Times New Roman"/>
            <w:lang w:eastAsia="cs-CZ"/>
          </w:rPr>
          <w:t>Účastník čestně prohlašuje, že výše uvedené osoby byly seznámeny s předpisy a normami uvedenými v Příloze č. 2</w:t>
        </w:r>
      </w:ins>
      <w:r>
        <w:rPr>
          <w:rFonts w:eastAsia="Times New Roman" w:cs="Times New Roman"/>
          <w:lang w:eastAsia="cs-CZ"/>
        </w:rPr>
        <w:t xml:space="preserve"> (2.1 – 2.</w:t>
      </w:r>
      <w:r w:rsidR="00AA277B">
        <w:rPr>
          <w:rFonts w:eastAsia="Times New Roman" w:cs="Times New Roman"/>
          <w:lang w:eastAsia="cs-CZ"/>
        </w:rPr>
        <w:t>6</w:t>
      </w:r>
      <w:bookmarkStart w:id="9" w:name="_GoBack"/>
      <w:bookmarkEnd w:id="9"/>
      <w:r>
        <w:rPr>
          <w:rFonts w:eastAsia="Times New Roman" w:cs="Times New Roman"/>
          <w:lang w:eastAsia="cs-CZ"/>
        </w:rPr>
        <w:t>)</w:t>
      </w:r>
      <w:ins w:id="10" w:author="Sýkorová Elen" w:date="2022-05-27T07:26:00Z">
        <w:r w:rsidRPr="00614988">
          <w:rPr>
            <w:rFonts w:eastAsia="Times New Roman" w:cs="Times New Roman"/>
            <w:lang w:eastAsia="cs-CZ"/>
          </w:rPr>
          <w:t xml:space="preserve"> Výzvy k podání nabídky – Bližší specifikace předmětu veřejné zakázky.</w:t>
        </w:r>
      </w:ins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3A08BEA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1" w:name="_Toc112829575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1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4371AAF" w14:textId="77777777" w:rsidR="00DC0D09" w:rsidRDefault="00DC0D09" w:rsidP="002126E7">
      <w:pPr>
        <w:rPr>
          <w:lang w:eastAsia="cs-CZ"/>
        </w:rPr>
      </w:pPr>
    </w:p>
    <w:p w14:paraId="0BF17E84" w14:textId="77777777" w:rsidR="00DC0D09" w:rsidRDefault="00DC0D09" w:rsidP="002126E7">
      <w:pPr>
        <w:rPr>
          <w:lang w:eastAsia="cs-CZ"/>
        </w:rPr>
      </w:pPr>
    </w:p>
    <w:p w14:paraId="0B34B067" w14:textId="31079BD1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91326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C9E3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C204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614C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2DF9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AB96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ýkorová Elen">
    <w15:presenceInfo w15:providerId="AD" w15:userId="S-1-5-21-3656830906-3839017365-80349702-17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34C7"/>
    <w:rsid w:val="001F49FF"/>
    <w:rsid w:val="00207DF5"/>
    <w:rsid w:val="002126E7"/>
    <w:rsid w:val="002243A8"/>
    <w:rsid w:val="00225620"/>
    <w:rsid w:val="002305E9"/>
    <w:rsid w:val="0023070F"/>
    <w:rsid w:val="00280E07"/>
    <w:rsid w:val="0029302C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47A3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B4873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4C54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277B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5036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B1EC7"/>
    <w:rsid w:val="00DC0D09"/>
    <w:rsid w:val="00DC75F3"/>
    <w:rsid w:val="00DD46F3"/>
    <w:rsid w:val="00DD7894"/>
    <w:rsid w:val="00DE1BFA"/>
    <w:rsid w:val="00DE56F2"/>
    <w:rsid w:val="00DF116D"/>
    <w:rsid w:val="00DF22D7"/>
    <w:rsid w:val="00E258A6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00A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BB1F8CA"/>
  <w15:docId w15:val="{D82B589C-8804-4BAC-A11A-7DEC340D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D6370C-BFA0-479C-ACDE-01A97BEA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9</Pages>
  <Words>1319</Words>
  <Characters>7788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8</cp:revision>
  <cp:lastPrinted>2017-11-28T17:18:00Z</cp:lastPrinted>
  <dcterms:created xsi:type="dcterms:W3CDTF">2022-08-31T07:03:00Z</dcterms:created>
  <dcterms:modified xsi:type="dcterms:W3CDTF">2022-08-31T10:18:00Z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